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29DCB45" w14:textId="77777777" w:rsidR="00C64EAC" w:rsidRPr="00C64EAC"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C64EAC" w:rsidRPr="00C64EAC">
        <w:rPr>
          <w:rFonts w:cstheme="minorHAnsi"/>
          <w:b/>
          <w:szCs w:val="18"/>
        </w:rPr>
        <w:t>Żyrardów</w:t>
      </w:r>
      <w:r w:rsidRPr="00C64EAC">
        <w:rPr>
          <w:rFonts w:cstheme="minorHAnsi"/>
          <w:szCs w:val="18"/>
        </w:rPr>
        <w:t xml:space="preserve"> </w:t>
      </w:r>
      <w:r w:rsidRPr="00EA2B4A">
        <w:rPr>
          <w:rFonts w:cstheme="minorHAnsi"/>
          <w:szCs w:val="18"/>
        </w:rPr>
        <w:t>dla zadania pn</w:t>
      </w:r>
    </w:p>
    <w:p w14:paraId="29A454D3" w14:textId="0E171B4B" w:rsidR="001C6B5A" w:rsidRPr="001C6B5A" w:rsidRDefault="001C6B5A" w:rsidP="00C64EAC">
      <w:pPr>
        <w:spacing w:before="120" w:after="0" w:line="276" w:lineRule="auto"/>
        <w:ind w:left="284"/>
        <w:jc w:val="both"/>
        <w:outlineLvl w:val="0"/>
        <w:rPr>
          <w:rFonts w:cstheme="minorHAnsi"/>
          <w:b/>
          <w:bCs/>
          <w:szCs w:val="18"/>
        </w:rPr>
      </w:pPr>
      <w:r w:rsidRPr="001C6B5A">
        <w:rPr>
          <w:rFonts w:cstheme="minorHAnsi"/>
          <w:b/>
          <w:bCs/>
          <w:szCs w:val="18"/>
        </w:rPr>
        <w:t>„Zwiększenie mocy w gospodarstwie rolnym w miejscowości Józefów, gm. Biała Rawska, dz. nr. 81/2”.</w:t>
      </w:r>
    </w:p>
    <w:p w14:paraId="4F2183B4" w14:textId="417B1368" w:rsidR="00EA2B4A" w:rsidRPr="00C64EAC" w:rsidRDefault="00EA2B4A" w:rsidP="00C64EAC">
      <w:pPr>
        <w:spacing w:before="120" w:after="0" w:line="276" w:lineRule="auto"/>
        <w:ind w:left="284"/>
        <w:jc w:val="both"/>
        <w:outlineLvl w:val="0"/>
        <w:rPr>
          <w:rFonts w:cstheme="minorHAnsi"/>
          <w:szCs w:val="18"/>
          <w:u w:val="single"/>
        </w:rPr>
      </w:pPr>
      <w:r w:rsidRPr="00C64EAC">
        <w:rPr>
          <w:rFonts w:cstheme="minorHAnsi"/>
          <w:szCs w:val="18"/>
        </w:rPr>
        <w:t xml:space="preserve">– zgodnie z załącznikiem nr </w:t>
      </w:r>
      <w:r w:rsidRPr="00C64EAC">
        <w:rPr>
          <w:rFonts w:cstheme="minorHAnsi"/>
          <w:b/>
          <w:szCs w:val="18"/>
        </w:rPr>
        <w:t>1.7 do SWZ</w:t>
      </w:r>
      <w:r w:rsidRPr="00C64EAC">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1A2F112A" w:rsidR="00EA2B4A" w:rsidRPr="00EA2B4A" w:rsidRDefault="007A004F" w:rsidP="00EA2B4A">
      <w:pPr>
        <w:pStyle w:val="Akapitzlist"/>
        <w:spacing w:before="120" w:line="276" w:lineRule="auto"/>
        <w:ind w:left="284"/>
        <w:outlineLvl w:val="0"/>
        <w:rPr>
          <w:rFonts w:cs="Calibri"/>
          <w:b/>
          <w:szCs w:val="18"/>
        </w:rPr>
      </w:pPr>
      <w:r>
        <w:rPr>
          <w:rFonts w:cs="Calibri"/>
          <w:b/>
          <w:szCs w:val="18"/>
        </w:rPr>
        <w:t>1</w:t>
      </w:r>
      <w:r w:rsidR="00A77DC1">
        <w:rPr>
          <w:rFonts w:cs="Calibri"/>
          <w:b/>
          <w:szCs w:val="18"/>
        </w:rPr>
        <w:t>0</w:t>
      </w:r>
      <w:r w:rsidR="00C64EAC" w:rsidRPr="00C64EAC">
        <w:rPr>
          <w:rFonts w:cs="Calibri"/>
          <w:b/>
          <w:szCs w:val="18"/>
        </w:rPr>
        <w:t xml:space="preserve"> miesięcy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Wzór porozumienia o ustanowienie nieodpłatnej służebności przesyłu</w:t>
      </w:r>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Wzór porozumienia o ustanowienie odpłatnej służebności przesyłu</w:t>
      </w:r>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98F" w14:textId="77777777" w:rsidR="00F02F46" w:rsidRDefault="00F02F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ED83" w14:textId="77777777" w:rsidR="00F02F46" w:rsidRDefault="00F02F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F02F46"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C6C6D26" w:rsidR="00347E8D" w:rsidRPr="00F02F46" w:rsidRDefault="00F02F46" w:rsidP="00582CE9">
          <w:pPr>
            <w:suppressAutoHyphens/>
            <w:ind w:right="187"/>
            <w:rPr>
              <w:rFonts w:asciiTheme="majorHAnsi" w:hAnsiTheme="majorHAnsi"/>
              <w:color w:val="000000" w:themeColor="text1"/>
              <w:sz w:val="14"/>
              <w:szCs w:val="18"/>
              <w:lang w:val="en-GB"/>
            </w:rPr>
          </w:pPr>
          <w:bookmarkStart w:id="7" w:name="_Hlk215054060"/>
          <w:r w:rsidRPr="00F02F46">
            <w:rPr>
              <w:rStyle w:val="Pogrubienie"/>
              <w:rFonts w:ascii="Arial" w:hAnsi="Arial" w:cs="Arial"/>
              <w:color w:val="000000"/>
              <w:szCs w:val="18"/>
              <w:shd w:val="clear" w:color="auto" w:fill="FDFDFD"/>
              <w:lang w:val="en-GB"/>
            </w:rPr>
            <w:t>POST/DYS/OLD/GZ/00145/2026</w:t>
          </w:r>
          <w:r w:rsidRPr="00F02F46">
            <w:rPr>
              <w:rStyle w:val="Pogrubienie"/>
              <w:rFonts w:ascii="Arial" w:hAnsi="Arial" w:cs="Arial"/>
              <w:color w:val="000000"/>
              <w:szCs w:val="18"/>
              <w:shd w:val="clear" w:color="auto" w:fill="FDFDFD"/>
              <w:lang w:val="en-GB"/>
            </w:rPr>
            <w:tab/>
          </w:r>
          <w:bookmarkEnd w:id="7"/>
          <w:r w:rsidRPr="00F02F46">
            <w:rPr>
              <w:rStyle w:val="Pogrubienie"/>
              <w:rFonts w:ascii="Arial" w:hAnsi="Arial" w:cs="Arial"/>
              <w:color w:val="000000"/>
              <w:szCs w:val="18"/>
              <w:shd w:val="clear" w:color="auto" w:fill="FDFDFD"/>
              <w:lang w:val="en-GB"/>
            </w:rPr>
            <w:t>c</w:t>
          </w:r>
          <w:r>
            <w:rPr>
              <w:rStyle w:val="Pogrubienie"/>
              <w:rFonts w:ascii="Arial" w:hAnsi="Arial" w:cs="Arial"/>
              <w:szCs w:val="18"/>
              <w:shd w:val="clear" w:color="auto" w:fill="FDFDFD"/>
              <w:lang w:val="en-GB"/>
            </w:rPr>
            <w:t>z.1</w:t>
          </w:r>
        </w:p>
      </w:tc>
      <w:tc>
        <w:tcPr>
          <w:tcW w:w="977" w:type="dxa"/>
          <w:vAlign w:val="center"/>
        </w:tcPr>
        <w:p w14:paraId="3FED520E" w14:textId="72C65808" w:rsidR="00347E8D" w:rsidRPr="00F02F46"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F02F46"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7DA8"/>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C6B5A"/>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26EBE"/>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579B"/>
    <w:rsid w:val="003F763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5569"/>
    <w:rsid w:val="005D73D1"/>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878A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004F"/>
    <w:rsid w:val="007A1B94"/>
    <w:rsid w:val="007B094C"/>
    <w:rsid w:val="007B0FF0"/>
    <w:rsid w:val="007B50D8"/>
    <w:rsid w:val="007C43A8"/>
    <w:rsid w:val="007C6687"/>
    <w:rsid w:val="007C67FA"/>
    <w:rsid w:val="007C78B4"/>
    <w:rsid w:val="007D0675"/>
    <w:rsid w:val="007D1209"/>
    <w:rsid w:val="00812E3F"/>
    <w:rsid w:val="00812F54"/>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036F"/>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52C9"/>
    <w:rsid w:val="00986E3C"/>
    <w:rsid w:val="00987773"/>
    <w:rsid w:val="00992FE3"/>
    <w:rsid w:val="00995725"/>
    <w:rsid w:val="0099653A"/>
    <w:rsid w:val="009A6D93"/>
    <w:rsid w:val="009A7B36"/>
    <w:rsid w:val="009B3502"/>
    <w:rsid w:val="009B51B6"/>
    <w:rsid w:val="009B5CDA"/>
    <w:rsid w:val="009B633C"/>
    <w:rsid w:val="009B7439"/>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77DC1"/>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4EAC"/>
    <w:rsid w:val="00C6569B"/>
    <w:rsid w:val="00C66B9A"/>
    <w:rsid w:val="00C707D1"/>
    <w:rsid w:val="00C737A1"/>
    <w:rsid w:val="00C77BCF"/>
    <w:rsid w:val="00C874E6"/>
    <w:rsid w:val="00CA091D"/>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2F88"/>
    <w:rsid w:val="00DE3208"/>
    <w:rsid w:val="00DE5745"/>
    <w:rsid w:val="00DF2ED5"/>
    <w:rsid w:val="00E12F47"/>
    <w:rsid w:val="00E16545"/>
    <w:rsid w:val="00E2123D"/>
    <w:rsid w:val="00E25453"/>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3EC"/>
    <w:rsid w:val="00ED2FD4"/>
    <w:rsid w:val="00EE5E2C"/>
    <w:rsid w:val="00F01E75"/>
    <w:rsid w:val="00F02F46"/>
    <w:rsid w:val="00F21DD8"/>
    <w:rsid w:val="00F235D8"/>
    <w:rsid w:val="00F24674"/>
    <w:rsid w:val="00F25128"/>
    <w:rsid w:val="00F30F25"/>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character" w:styleId="Pogrubienie">
    <w:name w:val="Strong"/>
    <w:basedOn w:val="Domylnaczcionkaakapitu"/>
    <w:uiPriority w:val="22"/>
    <w:qFormat/>
    <w:rsid w:val="00F02F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(PT) - część 1.docx</dmsv2BaseFileName>
    <dmsv2BaseDisplayName xmlns="http://schemas.microsoft.com/sharepoint/v3">Załącznik nr 1 do SWZ - OPZ (PT) - część 1</dmsv2BaseDisplayName>
    <dmsv2SWPP2ObjectNumber xmlns="http://schemas.microsoft.com/sharepoint/v3">POST/DYS/OLD/GZ/00145/2026                        </dmsv2SWPP2ObjectNumber>
    <dmsv2SWPP2SumMD5 xmlns="http://schemas.microsoft.com/sharepoint/v3">dd0350be7166fa8933eecfed46113251</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24154985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JEUP5JKVCYQC-1092029480-15397</_dlc_DocId>
    <_dlc_DocIdUrl xmlns="a19cb1c7-c5c7-46d4-85ae-d83685407bba">
      <Url>https://swpp2.dms.gkpge.pl/sites/41/_layouts/15/DocIdRedir.aspx?ID=JEUP5JKVCYQC-1092029480-15397</Url>
      <Description>JEUP5JKVCYQC-1092029480-15397</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F7C9F526-2BC1-436A-B9FC-FE277B21E4AD}">
  <ds:schemaRefs>
    <ds:schemaRef ds:uri="http://schemas.microsoft.com/sharepoint/events"/>
  </ds:schemaRefs>
</ds:datastoreItem>
</file>

<file path=customXml/itemProps3.xml><?xml version="1.0" encoding="utf-8"?>
<ds:datastoreItem xmlns:ds="http://schemas.openxmlformats.org/officeDocument/2006/customXml" ds:itemID="{D5B4F006-61E2-4C8C-A51E-9D85754D2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130</TotalTime>
  <Pages>17</Pages>
  <Words>5230</Words>
  <Characters>31382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28</cp:revision>
  <cp:lastPrinted>2024-07-15T11:21:00Z</cp:lastPrinted>
  <dcterms:created xsi:type="dcterms:W3CDTF">2025-10-01T10:46:00Z</dcterms:created>
  <dcterms:modified xsi:type="dcterms:W3CDTF">2026-01-20T10:13:00Z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626e7a97-39ca-4327-bce7-c9a7bd84d11a</vt:lpwstr>
  </property>
</Properties>
</file>